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CE500F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ins w:id="3" w:author="Klaudia Wojtasik" w:date="2025-11-02T20:17:00Z">
        <w:r w:rsidR="005E2EB3">
          <w:rPr>
            <w:rFonts w:ascii="Cambria" w:eastAsia="Times New Roman" w:hAnsi="Cambria" w:cs="Arial"/>
            <w:bCs/>
            <w:i/>
            <w:iCs/>
            <w:lang w:eastAsia="pl-PL"/>
          </w:rPr>
          <w:t>Kluczbork</w:t>
        </w:r>
      </w:ins>
      <w:del w:id="4" w:author="Klaudia Wojtasik" w:date="2025-11-02T20:17:00Z">
        <w:r w:rsidR="00706C21" w:rsidRPr="00800ECB" w:rsidDel="005E2EB3">
          <w:rPr>
            <w:rFonts w:ascii="Cambria" w:eastAsia="Times New Roman" w:hAnsi="Cambria" w:cs="Arial"/>
            <w:bCs/>
            <w:i/>
            <w:iCs/>
            <w:lang w:eastAsia="pl-PL"/>
          </w:rPr>
          <w:delText>___________________________________________</w:delText>
        </w:r>
      </w:del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ins w:id="5" w:author="Klaudia Wojtasik" w:date="2025-11-02T20:17:00Z">
        <w:r w:rsidR="005E2EB3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</w:ins>
      <w:del w:id="6" w:author="Klaudia Wojtasik" w:date="2025-11-02T20:17:00Z">
        <w:r w:rsidR="00706C21" w:rsidRPr="00800ECB" w:rsidDel="005E2EB3">
          <w:rPr>
            <w:rFonts w:ascii="Cambria" w:eastAsia="Times New Roman" w:hAnsi="Cambria" w:cs="Arial"/>
            <w:bCs/>
            <w:i/>
            <w:iCs/>
            <w:lang w:eastAsia="pl-PL"/>
          </w:rPr>
          <w:delText>________</w:delText>
        </w:r>
      </w:del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7" w:name="_GoBack"/>
      <w:bookmarkEnd w:id="7"/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B86BDE" w:rsidRDefault="0093256D" w:rsidP="00A10F65">
      <w:pPr>
        <w:spacing w:before="120" w:after="0" w:line="240" w:lineRule="auto"/>
        <w:jc w:val="both"/>
        <w:rPr>
          <w:del w:id="13" w:author="JiW" w:date="2025-10-27T10:50:00Z"/>
          <w:rFonts w:ascii="Cambria" w:hAnsi="Cambria" w:cs="Arial"/>
          <w:sz w:val="21"/>
          <w:szCs w:val="21"/>
        </w:rPr>
      </w:pPr>
    </w:p>
    <w:p w14:paraId="0CD99794" w14:textId="77777777" w:rsidR="0093256D" w:rsidDel="00B86BDE" w:rsidRDefault="0093256D" w:rsidP="00A10F65">
      <w:pPr>
        <w:spacing w:before="120" w:after="0" w:line="240" w:lineRule="auto"/>
        <w:jc w:val="both"/>
        <w:rPr>
          <w:del w:id="14" w:author="JiW" w:date="2025-10-27T10:50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7" w:name="_Hlk99014455"/>
    </w:p>
    <w:bookmarkEnd w:id="1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9" w:name="_Hlk43743043"/>
      <w:bookmarkStart w:id="2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2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D504" w14:textId="77777777" w:rsidR="007C5670" w:rsidRDefault="007C5670" w:rsidP="00473719">
      <w:pPr>
        <w:spacing w:after="0" w:line="240" w:lineRule="auto"/>
      </w:pPr>
      <w:r>
        <w:separator/>
      </w:r>
    </w:p>
  </w:endnote>
  <w:endnote w:type="continuationSeparator" w:id="0">
    <w:p w14:paraId="534B713C" w14:textId="77777777" w:rsidR="007C5670" w:rsidRDefault="007C567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19CBF3E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2EB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59EE7" w14:textId="77777777" w:rsidR="007C5670" w:rsidRDefault="007C5670" w:rsidP="00473719">
      <w:pPr>
        <w:spacing w:after="0" w:line="240" w:lineRule="auto"/>
      </w:pPr>
      <w:r>
        <w:separator/>
      </w:r>
    </w:p>
  </w:footnote>
  <w:footnote w:type="continuationSeparator" w:id="0">
    <w:p w14:paraId="38CD1E9C" w14:textId="77777777" w:rsidR="007C5670" w:rsidRDefault="007C5670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607740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8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ins w:id="9" w:author="JiW" w:date="2025-10-27T10:49:00Z">
        <w:r w:rsidR="00B86BDE">
          <w:rPr>
            <w:rFonts w:ascii="Cambria" w:hAnsi="Cambria" w:cs="Arial"/>
            <w:sz w:val="16"/>
            <w:szCs w:val="16"/>
          </w:rPr>
          <w:t xml:space="preserve">osoby fizycznej lub prawnej, </w:t>
        </w:r>
      </w:ins>
      <w:r w:rsidRPr="00A10F65">
        <w:rPr>
          <w:rFonts w:ascii="Cambria" w:hAnsi="Cambria" w:cs="Arial"/>
          <w:sz w:val="16"/>
          <w:szCs w:val="16"/>
        </w:rPr>
        <w:t>podmiotu</w:t>
      </w:r>
      <w:ins w:id="10" w:author="JiW" w:date="2025-10-27T10:49:00Z">
        <w:r w:rsidR="00B86BD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11" w:author="JiW" w:date="2025-10-27T10:49:00Z">
        <w:r w:rsidR="00B86BDE">
          <w:rPr>
            <w:rFonts w:ascii="Cambria" w:hAnsi="Cambria" w:cs="Arial"/>
            <w:sz w:val="16"/>
            <w:szCs w:val="16"/>
          </w:rPr>
          <w:t>ch</w:t>
        </w:r>
      </w:ins>
      <w:del w:id="12" w:author="JiW" w:date="2025-10-27T10:49:00Z">
        <w:r w:rsidRPr="00A10F65" w:rsidDel="00B86BDE">
          <w:rPr>
            <w:rFonts w:ascii="Cambria" w:hAnsi="Cambria" w:cs="Arial"/>
            <w:sz w:val="16"/>
            <w:szCs w:val="16"/>
          </w:rPr>
          <w:delText>m</w:delText>
        </w:r>
      </w:del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8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audia Wojtasik">
    <w15:presenceInfo w15:providerId="AD" w15:userId="S-1-5-21-1258824510-3303949563-3469234235-426205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5E2EB3"/>
    <w:rsid w:val="006A7A17"/>
    <w:rsid w:val="006A7EB2"/>
    <w:rsid w:val="006B7E8C"/>
    <w:rsid w:val="00706C21"/>
    <w:rsid w:val="00735501"/>
    <w:rsid w:val="007643A6"/>
    <w:rsid w:val="00791FD5"/>
    <w:rsid w:val="007A2E83"/>
    <w:rsid w:val="007C5670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Klaudia Wojtasik</cp:lastModifiedBy>
  <cp:revision>2</cp:revision>
  <dcterms:created xsi:type="dcterms:W3CDTF">2025-11-02T19:18:00Z</dcterms:created>
  <dcterms:modified xsi:type="dcterms:W3CDTF">2025-11-02T19:18:00Z</dcterms:modified>
</cp:coreProperties>
</file>